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1934DE9F"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DB7C5E">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189323F6"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4E8413F2"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7C2285" w:rsidRPr="007C2285">
                                    <w:rPr>
                                      <w:rFonts w:asciiTheme="minorHAnsi" w:hAnsiTheme="minorHAnsi"/>
                                      <w:color w:val="4F81BD" w:themeColor="accent1"/>
                                      <w:sz w:val="24"/>
                                      <w:szCs w:val="24"/>
                                    </w:rPr>
                                    <w:t>M.O.</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4E8413F2"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7C2285" w:rsidRPr="007C2285">
                              <w:rPr>
                                <w:rFonts w:asciiTheme="minorHAnsi" w:hAnsiTheme="minorHAnsi"/>
                                <w:color w:val="4F81BD" w:themeColor="accent1"/>
                                <w:sz w:val="24"/>
                                <w:szCs w:val="24"/>
                              </w:rPr>
                              <w:t>M.O.</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Pr>
                <w:rFonts w:asciiTheme="minorHAnsi" w:hAnsiTheme="minorHAnsi"/>
              </w:rPr>
              <w:t>Mansour Omari</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5438968F"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7C2285">
              <w:rPr>
                <w:rFonts w:asciiTheme="minorHAnsi" w:hAnsiTheme="minorHAnsi"/>
                <w:szCs w:val="24"/>
              </w:rPr>
              <w:t>17</w:t>
            </w:r>
            <w:r w:rsidRPr="00520E92">
              <w:rPr>
                <w:rFonts w:asciiTheme="minorHAnsi" w:hAnsiTheme="minorHAnsi"/>
                <w:szCs w:val="24"/>
              </w:rPr>
              <w:t>/</w:t>
            </w:r>
            <w:r w:rsidR="007C2285">
              <w:rPr>
                <w:rFonts w:asciiTheme="minorHAnsi" w:hAnsiTheme="minorHAnsi"/>
                <w:szCs w:val="24"/>
              </w:rPr>
              <w:t>07</w:t>
            </w:r>
            <w:r w:rsidRPr="00520E92">
              <w:rPr>
                <w:rFonts w:asciiTheme="minorHAnsi" w:hAnsiTheme="minorHAnsi"/>
                <w:szCs w:val="24"/>
              </w:rPr>
              <w:t>/</w:t>
            </w:r>
            <w:r w:rsidR="007C2285">
              <w:rPr>
                <w:rFonts w:asciiTheme="minorHAnsi" w:hAnsiTheme="minorHAnsi"/>
                <w:szCs w:val="24"/>
              </w:rPr>
              <w:t>2023</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63E4C315" w:rsidR="00F61E4A" w:rsidRPr="00C84103" w:rsidRDefault="006534F9"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6711A2A"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6534F9">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6711A2A"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6534F9">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33495372"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6534F9">
              <w:rPr>
                <w:rFonts w:asciiTheme="minorHAnsi" w:hAnsiTheme="minorHAnsi"/>
                <w:szCs w:val="24"/>
              </w:rPr>
              <w:t>17</w:t>
            </w:r>
            <w:r w:rsidRPr="00520E92">
              <w:rPr>
                <w:rFonts w:asciiTheme="minorHAnsi" w:hAnsiTheme="minorHAnsi"/>
                <w:szCs w:val="24"/>
              </w:rPr>
              <w:t>/</w:t>
            </w:r>
            <w:r w:rsidR="006534F9">
              <w:rPr>
                <w:rFonts w:asciiTheme="minorHAnsi" w:hAnsiTheme="minorHAnsi"/>
                <w:szCs w:val="24"/>
              </w:rPr>
              <w:t>07</w:t>
            </w:r>
            <w:r w:rsidRPr="00520E92">
              <w:rPr>
                <w:rFonts w:asciiTheme="minorHAnsi" w:hAnsiTheme="minorHAnsi"/>
                <w:szCs w:val="24"/>
              </w:rPr>
              <w:t>/</w:t>
            </w:r>
            <w:r w:rsidR="006534F9">
              <w:rPr>
                <w:rFonts w:asciiTheme="minorHAnsi" w:hAnsiTheme="minorHAnsi"/>
                <w:szCs w:val="24"/>
              </w:rPr>
              <w:t>2023</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D02A6" w14:textId="77777777" w:rsidR="00760C2D" w:rsidRDefault="00760C2D" w:rsidP="00A51B20">
      <w:pPr>
        <w:spacing w:after="0" w:line="240" w:lineRule="auto"/>
      </w:pPr>
      <w:r>
        <w:separator/>
      </w:r>
    </w:p>
  </w:endnote>
  <w:endnote w:type="continuationSeparator" w:id="0">
    <w:p w14:paraId="2C3CB3CF" w14:textId="77777777" w:rsidR="00760C2D" w:rsidRDefault="00760C2D"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A7D2F" w14:textId="77777777" w:rsidR="00760C2D" w:rsidRDefault="00760C2D" w:rsidP="00A51B20">
      <w:pPr>
        <w:spacing w:after="0" w:line="240" w:lineRule="auto"/>
      </w:pPr>
      <w:r>
        <w:separator/>
      </w:r>
    </w:p>
  </w:footnote>
  <w:footnote w:type="continuationSeparator" w:id="0">
    <w:p w14:paraId="34C43C20" w14:textId="77777777" w:rsidR="00760C2D" w:rsidRDefault="00760C2D"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31819"/>
    <w:rsid w:val="000A1CC5"/>
    <w:rsid w:val="000A6C5F"/>
    <w:rsid w:val="000B1EDD"/>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B2138"/>
    <w:rsid w:val="003C3BF5"/>
    <w:rsid w:val="0041213F"/>
    <w:rsid w:val="00426693"/>
    <w:rsid w:val="00487716"/>
    <w:rsid w:val="004C6879"/>
    <w:rsid w:val="00510CFB"/>
    <w:rsid w:val="00546A16"/>
    <w:rsid w:val="00555650"/>
    <w:rsid w:val="005B5522"/>
    <w:rsid w:val="0064088C"/>
    <w:rsid w:val="006534F9"/>
    <w:rsid w:val="00696C53"/>
    <w:rsid w:val="006C5F89"/>
    <w:rsid w:val="006D3205"/>
    <w:rsid w:val="006F5A65"/>
    <w:rsid w:val="00760C2D"/>
    <w:rsid w:val="00793F6F"/>
    <w:rsid w:val="007B5D21"/>
    <w:rsid w:val="007C2285"/>
    <w:rsid w:val="007F4A52"/>
    <w:rsid w:val="0083657E"/>
    <w:rsid w:val="008525B9"/>
    <w:rsid w:val="008E1EC2"/>
    <w:rsid w:val="00961750"/>
    <w:rsid w:val="009700FB"/>
    <w:rsid w:val="00974917"/>
    <w:rsid w:val="0099697C"/>
    <w:rsid w:val="00A17E2E"/>
    <w:rsid w:val="00A51B20"/>
    <w:rsid w:val="00A545DE"/>
    <w:rsid w:val="00A82417"/>
    <w:rsid w:val="00AB02FF"/>
    <w:rsid w:val="00B24E32"/>
    <w:rsid w:val="00B35E20"/>
    <w:rsid w:val="00B420BC"/>
    <w:rsid w:val="00B654E7"/>
    <w:rsid w:val="00B91F5D"/>
    <w:rsid w:val="00BD6F4E"/>
    <w:rsid w:val="00BF3FE4"/>
    <w:rsid w:val="00C67DC7"/>
    <w:rsid w:val="00C853D8"/>
    <w:rsid w:val="00CC7F31"/>
    <w:rsid w:val="00CD6892"/>
    <w:rsid w:val="00D15430"/>
    <w:rsid w:val="00D20756"/>
    <w:rsid w:val="00D23249"/>
    <w:rsid w:val="00D46818"/>
    <w:rsid w:val="00D50C90"/>
    <w:rsid w:val="00D82AD4"/>
    <w:rsid w:val="00DB7C5E"/>
    <w:rsid w:val="00DD4CA9"/>
    <w:rsid w:val="00E04641"/>
    <w:rsid w:val="00E225E0"/>
    <w:rsid w:val="00E27793"/>
    <w:rsid w:val="00E40FEE"/>
    <w:rsid w:val="00E46097"/>
    <w:rsid w:val="00E657F3"/>
    <w:rsid w:val="00E7186C"/>
    <w:rsid w:val="00EB1914"/>
    <w:rsid w:val="00F038E4"/>
    <w:rsid w:val="00F44164"/>
    <w:rsid w:val="00F5190A"/>
    <w:rsid w:val="00F55BB1"/>
    <w:rsid w:val="00F61D4B"/>
    <w:rsid w:val="00F61E4A"/>
    <w:rsid w:val="00F662D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5.xml><?xml version="1.0" encoding="utf-8"?>
<ds:datastoreItem xmlns:ds="http://schemas.openxmlformats.org/officeDocument/2006/customXml" ds:itemID="{22B158F6-0809-492E-8B65-7342E86FF45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4</cp:revision>
  <dcterms:created xsi:type="dcterms:W3CDTF">2023-07-17T13:23:00Z</dcterms:created>
  <dcterms:modified xsi:type="dcterms:W3CDTF">2025-11-08T08:41:00Z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